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09B06" w14:textId="77777777" w:rsidR="00D62615" w:rsidRDefault="00D62615" w:rsidP="00F04280">
      <w:pPr>
        <w:spacing w:after="0" w:line="480" w:lineRule="auto"/>
        <w:rPr>
          <w:ins w:id="0" w:author="office office" w:date="2023-05-30T13:01:00Z"/>
          <w:rFonts w:ascii="Arial Narrow" w:hAnsi="Arial Narrow" w:cs="Arial"/>
          <w:b/>
          <w:sz w:val="21"/>
          <w:szCs w:val="21"/>
        </w:rPr>
      </w:pPr>
      <w:r w:rsidRPr="00D62615">
        <w:rPr>
          <w:rFonts w:ascii="Arial Narrow" w:hAnsi="Arial Narrow" w:cs="Arial"/>
          <w:b/>
          <w:sz w:val="21"/>
          <w:szCs w:val="21"/>
        </w:rPr>
        <w:t xml:space="preserve">Część IV: Warzywa i owoce, świeże i mrożone </w:t>
      </w:r>
    </w:p>
    <w:p w14:paraId="38A81E9B" w14:textId="77777777" w:rsidR="00C4103F" w:rsidRDefault="007118F0" w:rsidP="00F04280">
      <w:pPr>
        <w:spacing w:after="0" w:line="480" w:lineRule="auto"/>
        <w:rPr>
          <w:rFonts w:cs="Calibri"/>
          <w:b/>
          <w:sz w:val="21"/>
          <w:szCs w:val="21"/>
        </w:rPr>
      </w:pPr>
      <w:r w:rsidRPr="00727AE8">
        <w:rPr>
          <w:rFonts w:ascii="Arial Narrow" w:hAnsi="Arial Narrow" w:cs="Arial"/>
          <w:b/>
          <w:sz w:val="21"/>
          <w:szCs w:val="21"/>
        </w:rPr>
        <w:t>Wykonawca</w:t>
      </w:r>
      <w:r w:rsidR="007936D6" w:rsidRPr="00727AE8">
        <w:rPr>
          <w:rFonts w:ascii="Arial Narrow" w:hAnsi="Arial Narrow" w:cs="Arial"/>
          <w:b/>
          <w:sz w:val="21"/>
          <w:szCs w:val="21"/>
        </w:rPr>
        <w:t>:</w:t>
      </w:r>
    </w:p>
    <w:p w14:paraId="24AAE9AA" w14:textId="56320E90" w:rsidR="007118F0" w:rsidRDefault="007118F0" w:rsidP="00065C19">
      <w:pPr>
        <w:spacing w:after="0" w:line="360" w:lineRule="auto"/>
        <w:ind w:right="5244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……………………………………………………………………</w:t>
      </w:r>
      <w:r w:rsidR="001812A7">
        <w:rPr>
          <w:rFonts w:cs="Calibri"/>
          <w:sz w:val="21"/>
          <w:szCs w:val="21"/>
        </w:rPr>
        <w:t>……………………</w:t>
      </w:r>
      <w:r>
        <w:rPr>
          <w:rFonts w:cs="Calibri"/>
          <w:sz w:val="21"/>
          <w:szCs w:val="21"/>
        </w:rPr>
        <w:t>……</w:t>
      </w:r>
      <w:r w:rsidR="00E222E9">
        <w:rPr>
          <w:rFonts w:cs="Calibri"/>
          <w:sz w:val="21"/>
          <w:szCs w:val="21"/>
        </w:rPr>
        <w:t>……………………</w:t>
      </w:r>
      <w:r w:rsidR="00987967">
        <w:rPr>
          <w:rFonts w:cs="Calibri"/>
          <w:sz w:val="21"/>
          <w:szCs w:val="21"/>
        </w:rPr>
        <w:t>……………………</w:t>
      </w:r>
    </w:p>
    <w:p w14:paraId="286E881D" w14:textId="02CC7127" w:rsidR="00987967" w:rsidRDefault="00987967" w:rsidP="00065C19">
      <w:pPr>
        <w:spacing w:after="0" w:line="360" w:lineRule="auto"/>
        <w:ind w:right="5244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……………………………………………………………………</w:t>
      </w:r>
    </w:p>
    <w:p w14:paraId="22F43DED" w14:textId="0CB729A0" w:rsidR="00987967" w:rsidRDefault="00987967" w:rsidP="00065C19">
      <w:pPr>
        <w:spacing w:after="0" w:line="360" w:lineRule="auto"/>
        <w:ind w:right="5244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……………………………………………………………………</w:t>
      </w:r>
    </w:p>
    <w:p w14:paraId="4BD2F1EE" w14:textId="77777777" w:rsidR="007118F0" w:rsidRDefault="007118F0" w:rsidP="007936D6">
      <w:pPr>
        <w:ind w:right="5953"/>
        <w:rPr>
          <w:rFonts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>(pełna nazwa/firma, adres</w:t>
      </w:r>
      <w:r w:rsidR="00BB0C3C">
        <w:rPr>
          <w:rFonts w:cs="Calibri"/>
          <w:i/>
          <w:sz w:val="16"/>
          <w:szCs w:val="16"/>
        </w:rPr>
        <w:t xml:space="preserve">, w zależności od podmiotu: NIP/PESEL, </w:t>
      </w:r>
      <w:r>
        <w:rPr>
          <w:rFonts w:cs="Calibri"/>
          <w:i/>
          <w:sz w:val="16"/>
          <w:szCs w:val="16"/>
        </w:rPr>
        <w:t>KRS/</w:t>
      </w:r>
      <w:proofErr w:type="spellStart"/>
      <w:r>
        <w:rPr>
          <w:rFonts w:cs="Calibri"/>
          <w:i/>
          <w:sz w:val="16"/>
          <w:szCs w:val="16"/>
        </w:rPr>
        <w:t>CEiDG</w:t>
      </w:r>
      <w:proofErr w:type="spellEnd"/>
      <w:r>
        <w:rPr>
          <w:rFonts w:cs="Calibri"/>
          <w:i/>
          <w:sz w:val="16"/>
          <w:szCs w:val="16"/>
        </w:rPr>
        <w:t>)</w:t>
      </w:r>
    </w:p>
    <w:p w14:paraId="769802C3" w14:textId="77777777" w:rsidR="007118F0" w:rsidRDefault="007936D6" w:rsidP="00300844">
      <w:pPr>
        <w:spacing w:after="0" w:line="276" w:lineRule="auto"/>
        <w:rPr>
          <w:rFonts w:cs="Calibri"/>
          <w:sz w:val="21"/>
          <w:szCs w:val="21"/>
          <w:u w:val="single"/>
        </w:rPr>
      </w:pPr>
      <w:r>
        <w:rPr>
          <w:rFonts w:cs="Calibri"/>
          <w:sz w:val="21"/>
          <w:szCs w:val="21"/>
          <w:u w:val="single"/>
        </w:rPr>
        <w:t>reprezentowany przez:</w:t>
      </w:r>
    </w:p>
    <w:p w14:paraId="40AEE1BC" w14:textId="77777777" w:rsidR="00C4103F" w:rsidRDefault="001812A7" w:rsidP="00300844">
      <w:pPr>
        <w:spacing w:after="0" w:line="276" w:lineRule="auto"/>
        <w:ind w:right="2693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………………………………………………</w:t>
      </w:r>
    </w:p>
    <w:p w14:paraId="1016BC8C" w14:textId="77777777" w:rsidR="007936D6" w:rsidRDefault="007936D6" w:rsidP="001812A7">
      <w:pPr>
        <w:spacing w:after="0" w:line="240" w:lineRule="auto"/>
        <w:ind w:right="3118"/>
        <w:rPr>
          <w:rFonts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>(imię, n</w:t>
      </w:r>
      <w:r w:rsidR="00825A09">
        <w:rPr>
          <w:rFonts w:cs="Calibri"/>
          <w:i/>
          <w:sz w:val="16"/>
          <w:szCs w:val="16"/>
        </w:rPr>
        <w:t>azwisko, stan</w:t>
      </w:r>
      <w:r w:rsidR="001812A7">
        <w:rPr>
          <w:rFonts w:cs="Calibri"/>
          <w:i/>
          <w:sz w:val="16"/>
          <w:szCs w:val="16"/>
        </w:rPr>
        <w:t xml:space="preserve">owisko/podstawa do </w:t>
      </w:r>
      <w:r w:rsidR="00825A09">
        <w:rPr>
          <w:rFonts w:cs="Calibri"/>
          <w:i/>
          <w:sz w:val="16"/>
          <w:szCs w:val="16"/>
        </w:rPr>
        <w:t>reprezentacji</w:t>
      </w:r>
      <w:r>
        <w:rPr>
          <w:rFonts w:cs="Calibri"/>
          <w:i/>
          <w:sz w:val="16"/>
          <w:szCs w:val="16"/>
        </w:rPr>
        <w:t>)</w:t>
      </w:r>
    </w:p>
    <w:p w14:paraId="534BF2C4" w14:textId="77777777" w:rsidR="00484F88" w:rsidRDefault="00484F88" w:rsidP="001812A7">
      <w:pPr>
        <w:spacing w:after="0" w:line="240" w:lineRule="auto"/>
        <w:rPr>
          <w:rFonts w:cs="Calibri"/>
          <w:sz w:val="21"/>
          <w:szCs w:val="21"/>
        </w:rPr>
      </w:pPr>
    </w:p>
    <w:p w14:paraId="23AD33FA" w14:textId="77777777" w:rsidR="00B34079" w:rsidRDefault="00B34079" w:rsidP="00300844">
      <w:pPr>
        <w:spacing w:after="0" w:line="240" w:lineRule="auto"/>
        <w:rPr>
          <w:rFonts w:cs="Calibri"/>
          <w:sz w:val="21"/>
          <w:szCs w:val="21"/>
        </w:rPr>
      </w:pPr>
    </w:p>
    <w:p w14:paraId="46AFD171" w14:textId="77777777" w:rsidR="00262D61" w:rsidRDefault="00C4103F" w:rsidP="00300844">
      <w:pPr>
        <w:spacing w:after="120" w:line="276" w:lineRule="auto"/>
        <w:jc w:val="center"/>
        <w:rPr>
          <w:rFonts w:cs="Calibri"/>
          <w:b/>
          <w:sz w:val="32"/>
          <w:szCs w:val="28"/>
          <w:u w:val="single"/>
        </w:rPr>
      </w:pPr>
      <w:r>
        <w:rPr>
          <w:rFonts w:cs="Calibri"/>
          <w:b/>
          <w:sz w:val="32"/>
          <w:szCs w:val="28"/>
          <w:u w:val="single"/>
        </w:rPr>
        <w:t xml:space="preserve">Oświadczenie wykonawcy </w:t>
      </w:r>
    </w:p>
    <w:p w14:paraId="6202AACC" w14:textId="77777777" w:rsidR="004D2008" w:rsidRDefault="004D2008" w:rsidP="00065C19">
      <w:pPr>
        <w:spacing w:after="0" w:line="276" w:lineRule="auto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składane na podstawie art. </w:t>
      </w:r>
      <w:r w:rsidR="00A921CE">
        <w:rPr>
          <w:rFonts w:cs="Calibri"/>
          <w:b/>
          <w:sz w:val="24"/>
          <w:szCs w:val="24"/>
        </w:rPr>
        <w:t>1</w:t>
      </w:r>
      <w:r>
        <w:rPr>
          <w:rFonts w:cs="Calibri"/>
          <w:b/>
          <w:sz w:val="24"/>
          <w:szCs w:val="24"/>
        </w:rPr>
        <w:t xml:space="preserve">25 ust. 1 ustawy </w:t>
      </w:r>
    </w:p>
    <w:p w14:paraId="1B5F50A5" w14:textId="77777777" w:rsidR="004D2008" w:rsidRDefault="004D2008" w:rsidP="00065C19">
      <w:pPr>
        <w:spacing w:after="0" w:line="276" w:lineRule="auto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 Prawo zamówień publicznych (dalej jako: ustawa Pzp), </w:t>
      </w:r>
    </w:p>
    <w:p w14:paraId="32A57913" w14:textId="77777777" w:rsidR="006F0034" w:rsidRDefault="004D2008" w:rsidP="00614052">
      <w:pPr>
        <w:spacing w:before="120" w:after="0" w:line="360" w:lineRule="auto"/>
        <w:jc w:val="center"/>
        <w:rPr>
          <w:rFonts w:cs="Calibri"/>
          <w:b/>
          <w:sz w:val="24"/>
          <w:szCs w:val="24"/>
          <w:u w:val="single"/>
        </w:rPr>
      </w:pPr>
      <w:r>
        <w:rPr>
          <w:rFonts w:cs="Calibri"/>
          <w:b/>
          <w:sz w:val="24"/>
          <w:szCs w:val="24"/>
          <w:u w:val="single"/>
        </w:rPr>
        <w:t>DOTYCZĄCE PRZESŁANEK WYKLUCZENIA Z POSTĘPOWANIA</w:t>
      </w:r>
    </w:p>
    <w:p w14:paraId="11228B0C" w14:textId="77777777" w:rsidR="004C4854" w:rsidRDefault="004C4854" w:rsidP="004C4854">
      <w:pPr>
        <w:spacing w:after="0"/>
        <w:jc w:val="both"/>
        <w:rPr>
          <w:rFonts w:cs="Calibri"/>
          <w:sz w:val="21"/>
          <w:szCs w:val="21"/>
        </w:rPr>
      </w:pPr>
    </w:p>
    <w:p w14:paraId="753D0739" w14:textId="77777777" w:rsidR="00B0088C" w:rsidRDefault="001F027E" w:rsidP="00065C19">
      <w:pPr>
        <w:spacing w:line="276" w:lineRule="auto"/>
        <w:jc w:val="both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Na potrzeby postę</w:t>
      </w:r>
      <w:r w:rsidR="008D0487">
        <w:rPr>
          <w:rFonts w:cs="Calibri"/>
          <w:sz w:val="21"/>
          <w:szCs w:val="21"/>
        </w:rPr>
        <w:t xml:space="preserve">powania o udzielenie </w:t>
      </w:r>
      <w:r w:rsidR="001812A7">
        <w:rPr>
          <w:rFonts w:cs="Calibri"/>
          <w:sz w:val="21"/>
          <w:szCs w:val="21"/>
        </w:rPr>
        <w:t xml:space="preserve">zamówienia publicznego </w:t>
      </w:r>
      <w:r w:rsidR="002168A8">
        <w:rPr>
          <w:rFonts w:cs="Calibri"/>
          <w:sz w:val="21"/>
          <w:szCs w:val="21"/>
        </w:rPr>
        <w:t xml:space="preserve">pn. </w:t>
      </w:r>
      <w:r w:rsidR="008E1FFC">
        <w:rPr>
          <w:rFonts w:cs="Calibri"/>
          <w:b/>
          <w:sz w:val="21"/>
          <w:szCs w:val="21"/>
        </w:rPr>
        <w:t>Sukcesywne d</w:t>
      </w:r>
      <w:r w:rsidR="008E1FFC">
        <w:rPr>
          <w:rFonts w:cs="Calibri"/>
          <w:b/>
          <w:bCs/>
          <w:sz w:val="21"/>
          <w:szCs w:val="21"/>
        </w:rPr>
        <w:t xml:space="preserve">ostawy żywności wraz </w:t>
      </w:r>
      <w:r w:rsidR="008E1FFC">
        <w:rPr>
          <w:rFonts w:cs="Calibri"/>
          <w:b/>
          <w:bCs/>
          <w:sz w:val="21"/>
          <w:szCs w:val="21"/>
        </w:rPr>
        <w:br/>
        <w:t>z transportem</w:t>
      </w:r>
      <w:r w:rsidR="009C7449">
        <w:rPr>
          <w:rFonts w:cs="Calibri"/>
          <w:b/>
          <w:bCs/>
          <w:sz w:val="21"/>
          <w:szCs w:val="21"/>
        </w:rPr>
        <w:t>,</w:t>
      </w:r>
      <w:r w:rsidR="00727AE8">
        <w:rPr>
          <w:rFonts w:cs="Calibri"/>
          <w:b/>
          <w:bCs/>
          <w:sz w:val="21"/>
          <w:szCs w:val="21"/>
        </w:rPr>
        <w:t xml:space="preserve"> </w:t>
      </w:r>
      <w:r w:rsidR="008D0487">
        <w:rPr>
          <w:rFonts w:cs="Calibri"/>
          <w:sz w:val="21"/>
          <w:szCs w:val="21"/>
        </w:rPr>
        <w:t xml:space="preserve">prowadzonego przez </w:t>
      </w:r>
      <w:r w:rsidR="008E1FFC">
        <w:rPr>
          <w:rFonts w:cs="Calibri"/>
          <w:sz w:val="21"/>
          <w:szCs w:val="21"/>
        </w:rPr>
        <w:t>Żłobek Miejski Bielsko-Biała</w:t>
      </w:r>
      <w:r w:rsidR="00E65685">
        <w:rPr>
          <w:rFonts w:cs="Calibri"/>
          <w:i/>
          <w:sz w:val="21"/>
          <w:szCs w:val="21"/>
        </w:rPr>
        <w:t xml:space="preserve"> </w:t>
      </w:r>
      <w:r w:rsidR="00E65685">
        <w:rPr>
          <w:rFonts w:cs="Calibri"/>
          <w:sz w:val="21"/>
          <w:szCs w:val="21"/>
        </w:rPr>
        <w:t>oświa</w:t>
      </w:r>
      <w:r w:rsidR="00825A09">
        <w:rPr>
          <w:rFonts w:cs="Calibri"/>
          <w:sz w:val="21"/>
          <w:szCs w:val="21"/>
        </w:rPr>
        <w:t>dczam</w:t>
      </w:r>
      <w:r w:rsidR="00E65685">
        <w:rPr>
          <w:rFonts w:cs="Calibri"/>
          <w:sz w:val="21"/>
          <w:szCs w:val="21"/>
        </w:rPr>
        <w:t>,</w:t>
      </w:r>
      <w:r w:rsidR="00825A09">
        <w:rPr>
          <w:rFonts w:cs="Calibri"/>
          <w:sz w:val="21"/>
          <w:szCs w:val="21"/>
        </w:rPr>
        <w:t xml:space="preserve"> </w:t>
      </w:r>
      <w:r w:rsidR="00E65685">
        <w:rPr>
          <w:rFonts w:cs="Calibri"/>
          <w:sz w:val="21"/>
          <w:szCs w:val="21"/>
        </w:rPr>
        <w:t>co następuje</w:t>
      </w:r>
      <w:r w:rsidR="008D0487">
        <w:rPr>
          <w:rFonts w:cs="Calibri"/>
          <w:sz w:val="21"/>
          <w:szCs w:val="21"/>
        </w:rPr>
        <w:t>:</w:t>
      </w:r>
    </w:p>
    <w:p w14:paraId="414B1AEE" w14:textId="77777777" w:rsidR="00203A40" w:rsidRDefault="00203A40" w:rsidP="008C5709">
      <w:pPr>
        <w:spacing w:after="0" w:line="360" w:lineRule="auto"/>
        <w:ind w:firstLine="709"/>
        <w:jc w:val="both"/>
        <w:rPr>
          <w:rFonts w:cs="Calibri"/>
          <w:sz w:val="10"/>
          <w:szCs w:val="21"/>
        </w:rPr>
      </w:pPr>
    </w:p>
    <w:p w14:paraId="69C49316" w14:textId="77777777" w:rsidR="00987967" w:rsidRDefault="00987967" w:rsidP="00987967">
      <w:pPr>
        <w:pStyle w:val="Akapitzlist"/>
        <w:numPr>
          <w:ilvl w:val="0"/>
          <w:numId w:val="9"/>
        </w:numPr>
        <w:suppressAutoHyphens/>
        <w:spacing w:after="0" w:line="360" w:lineRule="auto"/>
        <w:ind w:left="284" w:hanging="284"/>
        <w:jc w:val="both"/>
        <w:rPr>
          <w:rFonts w:cs="Calibri"/>
        </w:rPr>
      </w:pPr>
      <w:r>
        <w:rPr>
          <w:rFonts w:cs="Calibri"/>
          <w:b/>
          <w:bCs/>
          <w:sz w:val="24"/>
          <w:szCs w:val="24"/>
          <w:u w:val="single"/>
        </w:rPr>
        <w:t>Oświadczenie dotyczące przesłanek wykluczenia z postępowania</w:t>
      </w:r>
      <w:r>
        <w:rPr>
          <w:rStyle w:val="Odwoanieprzypisudolnego"/>
          <w:rFonts w:cs="Calibri"/>
          <w:b/>
          <w:bCs/>
          <w:sz w:val="24"/>
          <w:szCs w:val="24"/>
          <w:u w:val="single"/>
        </w:rPr>
        <w:footnoteReference w:id="1"/>
      </w:r>
    </w:p>
    <w:p w14:paraId="4B403C3B" w14:textId="77777777" w:rsidR="008705E1" w:rsidRDefault="008705E1" w:rsidP="008705E1">
      <w:pPr>
        <w:pStyle w:val="Defaul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1.1 Oświadczam, że nie podlegam wykluczeniu z postępowania na podstawie </w:t>
      </w:r>
      <w:r>
        <w:rPr>
          <w:rFonts w:ascii="Calibri" w:hAnsi="Calibri" w:cs="Calibri"/>
          <w:b/>
          <w:bCs/>
        </w:rPr>
        <w:t xml:space="preserve">art. 108 ust. 1 pkt. 1-6 ustawy PZP </w:t>
      </w:r>
      <w:bookmarkStart w:id="1" w:name="_Hlk119912476"/>
      <w:r>
        <w:rPr>
          <w:rStyle w:val="markedcontent"/>
          <w:rFonts w:ascii="Calibri" w:hAnsi="Calibri" w:cs="Calibri"/>
        </w:rPr>
        <w:t xml:space="preserve">oraz na podstawie </w:t>
      </w:r>
      <w:r>
        <w:rPr>
          <w:rFonts w:ascii="Calibri" w:hAnsi="Calibri" w:cs="Calibri"/>
          <w:b/>
          <w:bCs/>
        </w:rPr>
        <w:t>7 ust. 1 ustawy z dnia 13 kwietnia 2022 r.</w:t>
      </w:r>
      <w:r>
        <w:rPr>
          <w:rFonts w:ascii="Calibri" w:hAnsi="Calibri" w:cs="Calibri"/>
          <w:b/>
          <w:bCs/>
          <w:i/>
          <w:iCs/>
        </w:rPr>
        <w:t xml:space="preserve"> </w:t>
      </w:r>
      <w:r>
        <w:rPr>
          <w:rFonts w:ascii="Calibri" w:hAnsi="Calibri" w:cs="Calibri"/>
          <w:b/>
          <w:bCs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>
        <w:rPr>
          <w:rFonts w:ascii="Calibri" w:hAnsi="Calibri" w:cs="Calibri"/>
          <w:iCs/>
          <w:color w:val="222222"/>
        </w:rPr>
        <w:t>(Dz. U. 2022 poz. 835)</w:t>
      </w:r>
      <w:r>
        <w:rPr>
          <w:rStyle w:val="Odwoanieprzypisudolnego3"/>
          <w:rFonts w:ascii="Calibri" w:hAnsi="Calibri" w:cs="Calibri"/>
          <w:iCs/>
          <w:color w:val="222222"/>
        </w:rPr>
        <w:footnoteReference w:id="2"/>
      </w:r>
      <w:r>
        <w:rPr>
          <w:rFonts w:ascii="Calibri" w:hAnsi="Calibri" w:cs="Calibri"/>
          <w:i/>
          <w:iCs/>
          <w:color w:val="222222"/>
        </w:rPr>
        <w:t>.</w:t>
      </w:r>
      <w:r>
        <w:rPr>
          <w:rFonts w:ascii="Calibri" w:hAnsi="Calibri" w:cs="Calibri"/>
        </w:rPr>
        <w:t xml:space="preserve"> </w:t>
      </w:r>
    </w:p>
    <w:bookmarkEnd w:id="1"/>
    <w:p w14:paraId="7A5382AA" w14:textId="77777777" w:rsidR="008705E1" w:rsidRDefault="008705E1" w:rsidP="008705E1">
      <w:pPr>
        <w:pStyle w:val="Default"/>
        <w:jc w:val="both"/>
        <w:rPr>
          <w:rFonts w:ascii="Calibri" w:hAnsi="Calibri" w:cs="Calibri"/>
        </w:rPr>
      </w:pPr>
    </w:p>
    <w:p w14:paraId="70C8AECA" w14:textId="77777777" w:rsidR="008705E1" w:rsidRDefault="008705E1" w:rsidP="008705E1">
      <w:pPr>
        <w:autoSpaceDE w:val="0"/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</w:p>
    <w:p w14:paraId="5DE65F1C" w14:textId="77777777" w:rsidR="008705E1" w:rsidRDefault="008705E1" w:rsidP="008705E1">
      <w:pPr>
        <w:autoSpaceDE w:val="0"/>
        <w:spacing w:after="0" w:line="240" w:lineRule="auto"/>
        <w:jc w:val="both"/>
        <w:rPr>
          <w:rFonts w:cs="Calibri"/>
        </w:rPr>
      </w:pPr>
      <w:r>
        <w:rPr>
          <w:rFonts w:cs="Calibri"/>
          <w:color w:val="000000"/>
          <w:sz w:val="24"/>
          <w:szCs w:val="24"/>
        </w:rPr>
        <w:lastRenderedPageBreak/>
        <w:t xml:space="preserve">1.2. Oświadczam, że zachodzą w stosunku do mnie podstawy wykluczenia z postępowania na podstawie art. …………… ………………….ustawy PZP </w:t>
      </w:r>
      <w:r>
        <w:rPr>
          <w:rFonts w:cs="Calibri"/>
          <w:i/>
          <w:iCs/>
          <w:color w:val="000000"/>
          <w:sz w:val="24"/>
          <w:szCs w:val="24"/>
        </w:rPr>
        <w:t xml:space="preserve">(podać mającą zastosowanie podstawę wykluczenia spośród wymienionych w art. 108 ust. 1 pkt 1,2 i 5 ustawy PZP). </w:t>
      </w:r>
      <w:r>
        <w:rPr>
          <w:rFonts w:cs="Calibri"/>
          <w:color w:val="000000"/>
          <w:sz w:val="24"/>
          <w:szCs w:val="24"/>
        </w:rPr>
        <w:t xml:space="preserve">Jednocześnie oświadczam, że w związku z ww. okolicznością, na podstawie art. 110 ust. 2 ustawy PZP podjąłem następujące środki naprawcze (procedura sanacyjna – samooczyszczenie):          …….………………………………………………………………………………………………………………………………………… </w:t>
      </w:r>
    </w:p>
    <w:p w14:paraId="69DBAC61" w14:textId="77777777" w:rsidR="008705E1" w:rsidRDefault="008705E1" w:rsidP="008705E1">
      <w:pPr>
        <w:autoSpaceDE w:val="0"/>
        <w:spacing w:after="0" w:line="240" w:lineRule="auto"/>
        <w:rPr>
          <w:rFonts w:cs="Calibri"/>
        </w:rPr>
      </w:pPr>
      <w:r>
        <w:rPr>
          <w:rFonts w:cs="Calibri"/>
          <w:color w:val="000000"/>
          <w:sz w:val="24"/>
          <w:szCs w:val="24"/>
        </w:rPr>
        <w:t xml:space="preserve">……………………………………………………………………………………………………………………….……………………… </w:t>
      </w:r>
    </w:p>
    <w:p w14:paraId="2B710511" w14:textId="77777777" w:rsidR="008705E1" w:rsidRDefault="008705E1" w:rsidP="008705E1">
      <w:pPr>
        <w:autoSpaceDE w:val="0"/>
        <w:spacing w:after="0" w:line="240" w:lineRule="auto"/>
        <w:rPr>
          <w:rFonts w:cs="Calibri"/>
          <w:color w:val="000000"/>
          <w:sz w:val="24"/>
          <w:szCs w:val="24"/>
        </w:rPr>
      </w:pPr>
    </w:p>
    <w:p w14:paraId="29DC325F" w14:textId="77777777" w:rsidR="008705E1" w:rsidRDefault="008705E1" w:rsidP="008705E1">
      <w:pPr>
        <w:autoSpaceDE w:val="0"/>
        <w:spacing w:after="0" w:line="240" w:lineRule="auto"/>
        <w:rPr>
          <w:rFonts w:cs="Calibri"/>
          <w:color w:val="000000"/>
          <w:sz w:val="24"/>
          <w:szCs w:val="24"/>
        </w:rPr>
      </w:pPr>
    </w:p>
    <w:p w14:paraId="7F852E24" w14:textId="77777777" w:rsidR="008705E1" w:rsidRDefault="008705E1" w:rsidP="008705E1">
      <w:pPr>
        <w:autoSpaceDE w:val="0"/>
        <w:spacing w:after="0" w:line="240" w:lineRule="auto"/>
        <w:rPr>
          <w:rFonts w:cs="Calibri"/>
        </w:rPr>
      </w:pPr>
      <w:r>
        <w:rPr>
          <w:rFonts w:cs="Calibri"/>
          <w:color w:val="000000"/>
          <w:sz w:val="24"/>
          <w:szCs w:val="24"/>
        </w:rPr>
        <w:t xml:space="preserve">Na potwierdzenie powyższego przedkładam następujące środki dowodowe: </w:t>
      </w:r>
    </w:p>
    <w:p w14:paraId="33480DCB" w14:textId="77777777" w:rsidR="008705E1" w:rsidRDefault="008705E1" w:rsidP="008705E1">
      <w:pPr>
        <w:autoSpaceDE w:val="0"/>
        <w:spacing w:after="0" w:line="240" w:lineRule="auto"/>
        <w:rPr>
          <w:rFonts w:cs="Calibri"/>
        </w:rPr>
      </w:pPr>
      <w:r>
        <w:rPr>
          <w:rFonts w:cs="Calibri"/>
          <w:color w:val="000000"/>
          <w:sz w:val="24"/>
          <w:szCs w:val="24"/>
        </w:rPr>
        <w:t xml:space="preserve">1) …………………………………………………………………………………………………………………………………………… </w:t>
      </w:r>
    </w:p>
    <w:p w14:paraId="6E46022E" w14:textId="77777777" w:rsidR="008705E1" w:rsidRDefault="008705E1" w:rsidP="008705E1">
      <w:pPr>
        <w:spacing w:after="0" w:line="360" w:lineRule="auto"/>
        <w:jc w:val="both"/>
        <w:rPr>
          <w:rFonts w:cs="Calibri"/>
        </w:rPr>
      </w:pPr>
      <w:r>
        <w:rPr>
          <w:rFonts w:cs="Calibri"/>
          <w:color w:val="000000"/>
          <w:sz w:val="24"/>
          <w:szCs w:val="24"/>
        </w:rPr>
        <w:t>2) ……………………………………………………………………………………………………………………………………………</w:t>
      </w:r>
    </w:p>
    <w:p w14:paraId="0ECE8BF6" w14:textId="77777777" w:rsidR="008705E1" w:rsidRDefault="008705E1" w:rsidP="008705E1">
      <w:pPr>
        <w:spacing w:after="0" w:line="360" w:lineRule="auto"/>
        <w:jc w:val="both"/>
        <w:rPr>
          <w:rFonts w:cs="Calibri"/>
          <w:color w:val="000000"/>
          <w:sz w:val="24"/>
          <w:szCs w:val="24"/>
        </w:rPr>
      </w:pPr>
    </w:p>
    <w:p w14:paraId="24DC098D" w14:textId="77777777" w:rsidR="008705E1" w:rsidRDefault="008705E1" w:rsidP="008705E1">
      <w:pPr>
        <w:pStyle w:val="Akapitzlist"/>
        <w:numPr>
          <w:ilvl w:val="0"/>
          <w:numId w:val="9"/>
        </w:numPr>
        <w:suppressAutoHyphens/>
        <w:spacing w:line="360" w:lineRule="auto"/>
        <w:ind w:left="284" w:hanging="284"/>
        <w:jc w:val="both"/>
        <w:rPr>
          <w:rFonts w:cs="Calibri"/>
        </w:rPr>
      </w:pPr>
      <w:r>
        <w:rPr>
          <w:rFonts w:cs="Calibri"/>
          <w:b/>
          <w:sz w:val="24"/>
          <w:szCs w:val="24"/>
          <w:u w:val="single"/>
        </w:rPr>
        <w:t xml:space="preserve">Oświadczenie na temat Podwykonawców niebędących podmiotami udostępniającymi zasoby </w:t>
      </w:r>
      <w:r>
        <w:rPr>
          <w:rFonts w:cs="Calibri"/>
          <w:b/>
          <w:sz w:val="24"/>
          <w:szCs w:val="24"/>
        </w:rPr>
        <w:t>(jeżeli dotyczy )</w:t>
      </w:r>
    </w:p>
    <w:p w14:paraId="28672E01" w14:textId="77777777" w:rsidR="008705E1" w:rsidRDefault="008705E1" w:rsidP="008705E1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że w stosunku do następujących podmiotów, będących podwykonawcami: ………………………………………………………………………………………………………………..                                                                                                                    </w:t>
      </w:r>
      <w:r>
        <w:rPr>
          <w:rFonts w:ascii="Calibri" w:hAnsi="Calibri" w:cs="Calibri"/>
          <w:i/>
          <w:sz w:val="16"/>
          <w:szCs w:val="16"/>
        </w:rPr>
        <w:t>(podać pełną nazwę/firmę oraz adres),</w:t>
      </w:r>
    </w:p>
    <w:p w14:paraId="195CB6A8" w14:textId="77777777" w:rsidR="008705E1" w:rsidRDefault="008705E1" w:rsidP="008705E1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nie zachodzą podstawy wykluczenia z postępowania o udzielenie zamówienia.</w:t>
      </w:r>
    </w:p>
    <w:p w14:paraId="14D7F9CA" w14:textId="77777777" w:rsidR="008705E1" w:rsidRDefault="008705E1" w:rsidP="008705E1">
      <w:pPr>
        <w:pStyle w:val="Standard"/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</w:p>
    <w:p w14:paraId="3C967B0C" w14:textId="77777777" w:rsidR="008705E1" w:rsidRDefault="008705E1" w:rsidP="008705E1">
      <w:pPr>
        <w:pStyle w:val="Standard"/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</w:p>
    <w:p w14:paraId="73FB4BD4" w14:textId="77777777" w:rsidR="008705E1" w:rsidRDefault="008705E1" w:rsidP="008705E1">
      <w:pPr>
        <w:pStyle w:val="Standard"/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</w:p>
    <w:p w14:paraId="0A99075E" w14:textId="77777777" w:rsidR="008705E1" w:rsidRDefault="008705E1" w:rsidP="008705E1">
      <w:pPr>
        <w:pStyle w:val="Standard"/>
        <w:numPr>
          <w:ilvl w:val="0"/>
          <w:numId w:val="9"/>
        </w:numPr>
        <w:spacing w:line="360" w:lineRule="auto"/>
        <w:ind w:left="284" w:hanging="284"/>
        <w:jc w:val="both"/>
        <w:textAlignment w:val="baseline"/>
        <w:rPr>
          <w:rFonts w:ascii="Calibri" w:hAnsi="Calibri" w:cs="Calibri"/>
        </w:rPr>
      </w:pPr>
      <w:r>
        <w:rPr>
          <w:rFonts w:ascii="Calibri" w:hAnsi="Calibri" w:cs="Calibri"/>
          <w:b/>
          <w:bCs/>
          <w:u w:val="single"/>
        </w:rPr>
        <w:t>Oświadczenie dotyczące podanych informacji</w:t>
      </w:r>
    </w:p>
    <w:p w14:paraId="2BBC64A9" w14:textId="77777777" w:rsidR="008705E1" w:rsidRDefault="008705E1" w:rsidP="008705E1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756E741E" w14:textId="77777777" w:rsidR="008705E1" w:rsidRDefault="008705E1" w:rsidP="008705E1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14:paraId="2969A31A" w14:textId="77777777" w:rsidR="008705E1" w:rsidRDefault="008705E1" w:rsidP="008705E1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14:paraId="54A2EE31" w14:textId="77777777" w:rsidR="008705E1" w:rsidRDefault="008705E1" w:rsidP="008705E1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14:paraId="0998AE2A" w14:textId="77777777" w:rsidR="008705E1" w:rsidRDefault="008705E1" w:rsidP="008705E1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14:paraId="415E2500" w14:textId="77777777" w:rsidR="008705E1" w:rsidRDefault="008705E1" w:rsidP="008705E1">
      <w:pPr>
        <w:autoSpaceDE w:val="0"/>
        <w:spacing w:after="0" w:line="240" w:lineRule="auto"/>
      </w:pPr>
      <w:r>
        <w:rPr>
          <w:color w:val="000000"/>
          <w:sz w:val="20"/>
          <w:szCs w:val="20"/>
        </w:rPr>
        <w:t xml:space="preserve">………………… dnia …….…………..                                                                .......................................................... </w:t>
      </w:r>
    </w:p>
    <w:p w14:paraId="53BE3D20" w14:textId="77777777" w:rsidR="008705E1" w:rsidRDefault="008705E1" w:rsidP="008705E1">
      <w:pPr>
        <w:pStyle w:val="Standard"/>
        <w:spacing w:line="360" w:lineRule="auto"/>
        <w:jc w:val="both"/>
      </w:pPr>
      <w:r>
        <w:rPr>
          <w:rFonts w:ascii="Calibri" w:eastAsia="Calibri" w:hAnsi="Calibri" w:cs="Calibri"/>
          <w:color w:val="000000"/>
          <w:kern w:val="0"/>
          <w:sz w:val="14"/>
          <w:szCs w:val="14"/>
          <w:lang w:eastAsia="en-US"/>
        </w:rPr>
        <w:t>( Miejscowość)                                                                                                          (Podpis Wykonawcy/osoby uprawnionej do występowania w imieniu Wykonawcy)</w:t>
      </w:r>
    </w:p>
    <w:p w14:paraId="443BE372" w14:textId="77777777" w:rsidR="008705E1" w:rsidRDefault="008705E1" w:rsidP="008705E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489158B1" w14:textId="77777777" w:rsidR="008705E1" w:rsidRDefault="008705E1" w:rsidP="008705E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0B0454B2" w14:textId="77777777" w:rsidR="008705E1" w:rsidRDefault="008705E1" w:rsidP="008705E1">
      <w:pPr>
        <w:spacing w:after="200"/>
        <w:jc w:val="right"/>
      </w:pPr>
    </w:p>
    <w:p w14:paraId="4031F4B3" w14:textId="77777777" w:rsidR="004D2008" w:rsidRPr="00727AE8" w:rsidRDefault="004D2008" w:rsidP="008705E1">
      <w:pPr>
        <w:shd w:val="clear" w:color="auto" w:fill="BFBFBF"/>
        <w:spacing w:after="0" w:line="360" w:lineRule="auto"/>
        <w:jc w:val="both"/>
        <w:rPr>
          <w:rFonts w:ascii="Arial Narrow" w:hAnsi="Arial Narrow" w:cs="Arial"/>
          <w:i/>
          <w:sz w:val="16"/>
          <w:szCs w:val="16"/>
        </w:rPr>
      </w:pPr>
    </w:p>
    <w:sectPr w:rsidR="004D2008" w:rsidRPr="00727AE8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7BE2D8" w14:textId="77777777" w:rsidR="0090197E" w:rsidRDefault="0090197E" w:rsidP="0038231F">
      <w:pPr>
        <w:spacing w:after="0" w:line="240" w:lineRule="auto"/>
      </w:pPr>
      <w:r>
        <w:separator/>
      </w:r>
    </w:p>
  </w:endnote>
  <w:endnote w:type="continuationSeparator" w:id="0">
    <w:p w14:paraId="06D9E5A6" w14:textId="77777777" w:rsidR="0090197E" w:rsidRDefault="009019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EF8272" w14:textId="77777777" w:rsidR="0090197E" w:rsidRDefault="0090197E" w:rsidP="0038231F">
      <w:pPr>
        <w:spacing w:after="0" w:line="240" w:lineRule="auto"/>
      </w:pPr>
      <w:r>
        <w:separator/>
      </w:r>
    </w:p>
  </w:footnote>
  <w:footnote w:type="continuationSeparator" w:id="0">
    <w:p w14:paraId="0FBFA813" w14:textId="77777777" w:rsidR="0090197E" w:rsidRDefault="0090197E" w:rsidP="0038231F">
      <w:pPr>
        <w:spacing w:after="0" w:line="240" w:lineRule="auto"/>
      </w:pPr>
      <w:r>
        <w:continuationSeparator/>
      </w:r>
    </w:p>
  </w:footnote>
  <w:footnote w:id="1">
    <w:p w14:paraId="354B9EC7" w14:textId="77777777" w:rsidR="00987967" w:rsidRPr="00922159" w:rsidRDefault="00987967" w:rsidP="00987967">
      <w:pPr>
        <w:pStyle w:val="Tekstprzypisudolnego"/>
        <w:rPr>
          <w:sz w:val="16"/>
          <w:szCs w:val="16"/>
          <w:lang w:val="pl-PL"/>
        </w:rPr>
      </w:pPr>
      <w:r w:rsidRPr="00922159">
        <w:rPr>
          <w:rStyle w:val="Odwoanieprzypisudolnego"/>
          <w:sz w:val="16"/>
          <w:szCs w:val="16"/>
        </w:rPr>
        <w:footnoteRef/>
      </w:r>
      <w:r w:rsidRPr="00922159">
        <w:rPr>
          <w:sz w:val="16"/>
          <w:szCs w:val="16"/>
        </w:rPr>
        <w:t xml:space="preserve"> </w:t>
      </w:r>
      <w:r w:rsidRPr="00922159">
        <w:rPr>
          <w:sz w:val="16"/>
          <w:szCs w:val="16"/>
          <w:lang w:val="pl-PL"/>
        </w:rPr>
        <w:t>jeśli wykonawca nie podlega wykluczeniu, powinien przekreślić punkt 1.2 lub wpisać „nie dotyczy”,</w:t>
      </w:r>
    </w:p>
  </w:footnote>
  <w:footnote w:id="2">
    <w:p w14:paraId="186E3D9E" w14:textId="77777777" w:rsidR="00936543" w:rsidRDefault="008705E1" w:rsidP="00936543">
      <w:pPr>
        <w:spacing w:after="0" w:line="240" w:lineRule="auto"/>
        <w:jc w:val="both"/>
        <w:rPr>
          <w:i/>
          <w:iCs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t xml:space="preserve"> </w:t>
      </w:r>
      <w:r w:rsidR="00936543">
        <w:rPr>
          <w:i/>
          <w:iCs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="00936543">
        <w:rPr>
          <w:i/>
          <w:iCs/>
          <w:color w:val="222222"/>
          <w:sz w:val="16"/>
          <w:szCs w:val="16"/>
        </w:rPr>
        <w:t>Pzp</w:t>
      </w:r>
      <w:proofErr w:type="spellEnd"/>
      <w:r w:rsidR="00936543">
        <w:rPr>
          <w:i/>
          <w:iCs/>
          <w:color w:val="222222"/>
          <w:sz w:val="16"/>
          <w:szCs w:val="16"/>
        </w:rPr>
        <w:t xml:space="preserve"> wyklucza się:</w:t>
      </w:r>
    </w:p>
    <w:p w14:paraId="583EA7B2" w14:textId="77777777" w:rsidR="00936543" w:rsidRDefault="00936543" w:rsidP="00936543">
      <w:pPr>
        <w:spacing w:after="0" w:line="240" w:lineRule="auto"/>
        <w:jc w:val="both"/>
        <w:rPr>
          <w:i/>
          <w:iCs/>
          <w:color w:val="222222"/>
          <w:sz w:val="16"/>
          <w:szCs w:val="16"/>
        </w:rPr>
      </w:pPr>
      <w:r>
        <w:rPr>
          <w:i/>
          <w:iCs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B43492" w14:textId="77777777" w:rsidR="00936543" w:rsidRDefault="00936543" w:rsidP="00936543">
      <w:pPr>
        <w:spacing w:after="0" w:line="240" w:lineRule="auto"/>
        <w:jc w:val="both"/>
        <w:rPr>
          <w:i/>
          <w:iCs/>
          <w:color w:val="222222"/>
          <w:sz w:val="16"/>
          <w:szCs w:val="16"/>
        </w:rPr>
      </w:pPr>
      <w:r>
        <w:rPr>
          <w:i/>
          <w:iCs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proofErr w:type="spellStart"/>
      <w:r>
        <w:rPr>
          <w:i/>
          <w:iCs/>
          <w:color w:val="222222"/>
          <w:sz w:val="16"/>
          <w:szCs w:val="16"/>
        </w:rPr>
        <w:t>t.j</w:t>
      </w:r>
      <w:proofErr w:type="spellEnd"/>
      <w:r>
        <w:rPr>
          <w:i/>
          <w:iCs/>
          <w:color w:val="222222"/>
          <w:sz w:val="16"/>
          <w:szCs w:val="16"/>
        </w:rPr>
        <w:t>. Dz. U. z 2023 r. poz. 1124)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A51CE3B" w14:textId="77777777" w:rsidR="00936543" w:rsidRDefault="00936543" w:rsidP="00936543">
      <w:pPr>
        <w:spacing w:after="0" w:line="240" w:lineRule="auto"/>
        <w:jc w:val="both"/>
        <w:rPr>
          <w:i/>
          <w:iCs/>
          <w:color w:val="222222"/>
          <w:sz w:val="16"/>
          <w:szCs w:val="16"/>
        </w:rPr>
      </w:pPr>
      <w:r>
        <w:rPr>
          <w:i/>
          <w:iCs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2023 r. poz. 120 z </w:t>
      </w:r>
      <w:proofErr w:type="spellStart"/>
      <w:r>
        <w:rPr>
          <w:i/>
          <w:iCs/>
          <w:color w:val="222222"/>
          <w:sz w:val="16"/>
          <w:szCs w:val="16"/>
        </w:rPr>
        <w:t>późn</w:t>
      </w:r>
      <w:proofErr w:type="spellEnd"/>
      <w:r>
        <w:rPr>
          <w:i/>
          <w:iCs/>
          <w:color w:val="222222"/>
          <w:sz w:val="16"/>
          <w:szCs w:val="16"/>
        </w:rPr>
        <w:t>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F619DC1" w14:textId="77777777" w:rsidR="00936543" w:rsidRDefault="00936543" w:rsidP="00936543">
      <w:pPr>
        <w:pStyle w:val="Tekstprzypisudolnego"/>
        <w:rPr>
          <w:i/>
          <w:iCs/>
        </w:rPr>
      </w:pPr>
    </w:p>
    <w:p w14:paraId="4EEDB361" w14:textId="77777777" w:rsidR="008705E1" w:rsidRDefault="008705E1" w:rsidP="00936543">
      <w:pPr>
        <w:spacing w:after="0" w:line="240" w:lineRule="auto"/>
        <w:jc w:val="both"/>
        <w:rPr>
          <w:color w:val="222222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68562" w14:textId="58907A70" w:rsidR="001812A7" w:rsidRPr="00727AE8" w:rsidRDefault="006E21E7" w:rsidP="001812A7">
    <w:pPr>
      <w:pStyle w:val="Nagwek"/>
      <w:rPr>
        <w:rFonts w:ascii="Arial Narrow" w:hAnsi="Arial Narrow" w:cs="Arial"/>
        <w:sz w:val="20"/>
        <w:szCs w:val="20"/>
      </w:rPr>
    </w:pPr>
    <w:r w:rsidRPr="002669E1">
      <w:rPr>
        <w:rFonts w:ascii="Arial Narrow" w:hAnsi="Arial Narrow" w:cs="Arial"/>
        <w:sz w:val="20"/>
        <w:szCs w:val="20"/>
      </w:rPr>
      <w:t>Oznaczenie sprawy:</w:t>
    </w:r>
    <w:r w:rsidR="00FB465A" w:rsidRPr="002669E1">
      <w:rPr>
        <w:rFonts w:ascii="Arial Narrow" w:hAnsi="Arial Narrow" w:cs="Arial"/>
        <w:sz w:val="20"/>
        <w:szCs w:val="20"/>
      </w:rPr>
      <w:t xml:space="preserve"> </w:t>
    </w:r>
    <w:r w:rsidR="001D553B" w:rsidRPr="001D553B">
      <w:rPr>
        <w:rFonts w:ascii="Arial Narrow" w:hAnsi="Arial Narrow" w:cs="Arial"/>
        <w:sz w:val="20"/>
        <w:szCs w:val="20"/>
      </w:rPr>
      <w:t>ŻŁ.M</w:t>
    </w:r>
    <w:r w:rsidR="00950DD7">
      <w:rPr>
        <w:rFonts w:ascii="Arial Narrow" w:hAnsi="Arial Narrow" w:cs="Arial"/>
        <w:sz w:val="20"/>
        <w:szCs w:val="20"/>
      </w:rPr>
      <w:t>-P</w:t>
    </w:r>
    <w:r w:rsidR="001D553B" w:rsidRPr="001D553B">
      <w:rPr>
        <w:rFonts w:ascii="Arial Narrow" w:hAnsi="Arial Narrow" w:cs="Arial"/>
        <w:sz w:val="20"/>
        <w:szCs w:val="20"/>
      </w:rPr>
      <w:t>2/202</w:t>
    </w:r>
    <w:r w:rsidR="00987967">
      <w:rPr>
        <w:rFonts w:ascii="Arial Narrow" w:hAnsi="Arial Narrow" w:cs="Arial"/>
        <w:sz w:val="20"/>
        <w:szCs w:val="20"/>
      </w:rPr>
      <w:t>6</w:t>
    </w:r>
    <w:r w:rsidR="001812A7" w:rsidRPr="00727AE8">
      <w:rPr>
        <w:rFonts w:ascii="Arial Narrow" w:hAnsi="Arial Narrow" w:cs="Arial"/>
        <w:sz w:val="20"/>
        <w:szCs w:val="20"/>
      </w:rPr>
      <w:tab/>
    </w:r>
    <w:r w:rsidR="009B0328" w:rsidRPr="00727AE8">
      <w:rPr>
        <w:rFonts w:ascii="Arial Narrow" w:hAnsi="Arial Narrow" w:cs="Arial"/>
        <w:sz w:val="20"/>
        <w:szCs w:val="20"/>
      </w:rPr>
      <w:tab/>
    </w:r>
    <w:r w:rsidR="00727AE8">
      <w:rPr>
        <w:rFonts w:ascii="Arial Narrow" w:hAnsi="Arial Narrow" w:cs="Arial"/>
        <w:sz w:val="20"/>
        <w:szCs w:val="20"/>
      </w:rPr>
      <w:t>Z</w:t>
    </w:r>
    <w:r w:rsidR="009B0328" w:rsidRPr="00727AE8">
      <w:rPr>
        <w:rFonts w:ascii="Arial Narrow" w:hAnsi="Arial Narrow" w:cs="Arial"/>
        <w:sz w:val="20"/>
        <w:szCs w:val="20"/>
      </w:rPr>
      <w:t xml:space="preserve">ałącznik nr </w:t>
    </w:r>
    <w:r w:rsidR="008705E1">
      <w:rPr>
        <w:rFonts w:ascii="Arial Narrow" w:hAnsi="Arial Narrow" w:cs="Arial"/>
        <w:sz w:val="20"/>
        <w:szCs w:val="20"/>
      </w:rPr>
      <w:t>3.</w:t>
    </w:r>
    <w:r w:rsidR="00D62615">
      <w:rPr>
        <w:rFonts w:ascii="Arial Narrow" w:hAnsi="Arial Narrow" w:cs="Arial"/>
        <w:sz w:val="20"/>
        <w:szCs w:val="20"/>
      </w:rPr>
      <w:t>4</w:t>
    </w:r>
    <w:r w:rsidR="00E24603">
      <w:rPr>
        <w:rFonts w:ascii="Arial Narrow" w:hAnsi="Arial Narrow" w:cs="Arial"/>
        <w:sz w:val="20"/>
        <w:szCs w:val="20"/>
      </w:rPr>
      <w:t xml:space="preserve"> </w:t>
    </w:r>
    <w:r w:rsidR="001812A7" w:rsidRPr="00727AE8">
      <w:rPr>
        <w:rFonts w:ascii="Arial Narrow" w:hAnsi="Arial Narrow" w:cs="Arial"/>
        <w:sz w:val="20"/>
        <w:szCs w:val="20"/>
      </w:rPr>
      <w:t>do SWZ</w:t>
    </w:r>
    <w:r w:rsidR="001812A7" w:rsidRPr="00727AE8">
      <w:rPr>
        <w:rFonts w:ascii="Arial Narrow" w:hAnsi="Arial Narrow" w:cs="Arial"/>
        <w:sz w:val="20"/>
        <w:szCs w:val="20"/>
      </w:rPr>
      <w:tab/>
    </w:r>
  </w:p>
  <w:p w14:paraId="52B7E59B" w14:textId="77777777" w:rsidR="001812A7" w:rsidRPr="00727AE8" w:rsidRDefault="001812A7" w:rsidP="001812A7">
    <w:pPr>
      <w:spacing w:after="0" w:line="240" w:lineRule="auto"/>
      <w:rPr>
        <w:rFonts w:ascii="Arial Narrow" w:hAnsi="Arial Narrow" w:cs="Arial"/>
        <w:sz w:val="8"/>
        <w:szCs w:val="8"/>
      </w:rPr>
    </w:pPr>
  </w:p>
  <w:p w14:paraId="73F03F73" w14:textId="77777777" w:rsidR="001812A7" w:rsidRPr="00727AE8" w:rsidRDefault="00666B19" w:rsidP="00666B19">
    <w:pPr>
      <w:tabs>
        <w:tab w:val="right" w:pos="9072"/>
      </w:tabs>
      <w:spacing w:after="0" w:line="240" w:lineRule="auto"/>
      <w:rPr>
        <w:rFonts w:ascii="Arial Narrow" w:hAnsi="Arial Narrow" w:cs="Arial"/>
        <w:sz w:val="20"/>
        <w:szCs w:val="20"/>
      </w:rPr>
    </w:pPr>
    <w:r>
      <w:rPr>
        <w:rFonts w:ascii="Arial Narrow" w:hAnsi="Arial Narrow" w:cs="Arial"/>
        <w:sz w:val="20"/>
        <w:szCs w:val="20"/>
      </w:rPr>
      <w:tab/>
    </w:r>
    <w:r w:rsidR="008E1FFC">
      <w:rPr>
        <w:rFonts w:ascii="Arial Narrow" w:hAnsi="Arial Narrow" w:cs="Arial"/>
        <w:sz w:val="20"/>
        <w:szCs w:val="20"/>
      </w:rPr>
      <w:t>Żłobek Miejski</w:t>
    </w:r>
    <w:r w:rsidR="008054CC">
      <w:rPr>
        <w:rFonts w:ascii="Arial Narrow" w:hAnsi="Arial Narrow" w:cs="Arial"/>
        <w:sz w:val="20"/>
        <w:szCs w:val="20"/>
      </w:rPr>
      <w:t>,</w:t>
    </w:r>
    <w:r w:rsidR="008E1FFC">
      <w:rPr>
        <w:rFonts w:ascii="Arial Narrow" w:hAnsi="Arial Narrow" w:cs="Arial"/>
        <w:sz w:val="20"/>
        <w:szCs w:val="20"/>
      </w:rPr>
      <w:t xml:space="preserve"> Bielsko-Biała</w:t>
    </w:r>
  </w:p>
  <w:p w14:paraId="62BF1E4E" w14:textId="77777777" w:rsidR="001812A7" w:rsidRPr="001812A7" w:rsidRDefault="001812A7" w:rsidP="001812A7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cs="Calibri" w:hint="default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cs="Calibri" w:hint="default"/>
        <w:b/>
        <w:bCs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rFonts w:cs="Calibri" w:hint="default"/>
        <w:b/>
        <w:bCs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cs="Calibri" w:hint="default"/>
        <w:b/>
        <w:bCs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rFonts w:cs="Calibri" w:hint="default"/>
        <w:b/>
        <w:bCs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cs="Calibri" w:hint="default"/>
        <w:b/>
        <w:bCs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rFonts w:cs="Calibri" w:hint="default"/>
        <w:b/>
        <w:bCs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rFonts w:cs="Calibri" w:hint="default"/>
        <w:b/>
        <w:bCs/>
        <w:sz w:val="24"/>
        <w:szCs w:val="24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B278A2"/>
    <w:multiLevelType w:val="hybridMultilevel"/>
    <w:tmpl w:val="95EE4F16"/>
    <w:lvl w:ilvl="0" w:tplc="9D8CAC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2839093">
    <w:abstractNumId w:val="6"/>
  </w:num>
  <w:num w:numId="2" w16cid:durableId="930089543">
    <w:abstractNumId w:val="1"/>
  </w:num>
  <w:num w:numId="3" w16cid:durableId="2006010648">
    <w:abstractNumId w:val="5"/>
  </w:num>
  <w:num w:numId="4" w16cid:durableId="339240539">
    <w:abstractNumId w:val="8"/>
  </w:num>
  <w:num w:numId="5" w16cid:durableId="1818690783">
    <w:abstractNumId w:val="7"/>
  </w:num>
  <w:num w:numId="6" w16cid:durableId="62603938">
    <w:abstractNumId w:val="4"/>
  </w:num>
  <w:num w:numId="7" w16cid:durableId="227963537">
    <w:abstractNumId w:val="2"/>
  </w:num>
  <w:num w:numId="8" w16cid:durableId="84962874">
    <w:abstractNumId w:val="3"/>
  </w:num>
  <w:num w:numId="9" w16cid:durableId="2023167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1220"/>
    <w:rsid w:val="00025C8D"/>
    <w:rsid w:val="000303EE"/>
    <w:rsid w:val="000544E8"/>
    <w:rsid w:val="00065C19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35D12"/>
    <w:rsid w:val="00152019"/>
    <w:rsid w:val="00164038"/>
    <w:rsid w:val="0017402D"/>
    <w:rsid w:val="001812A7"/>
    <w:rsid w:val="001902D2"/>
    <w:rsid w:val="001C6945"/>
    <w:rsid w:val="001D2F7A"/>
    <w:rsid w:val="001D553B"/>
    <w:rsid w:val="001D70B3"/>
    <w:rsid w:val="001E051D"/>
    <w:rsid w:val="001F027E"/>
    <w:rsid w:val="00202826"/>
    <w:rsid w:val="00203A40"/>
    <w:rsid w:val="0021245F"/>
    <w:rsid w:val="002168A8"/>
    <w:rsid w:val="00255142"/>
    <w:rsid w:val="00256CEC"/>
    <w:rsid w:val="00262D61"/>
    <w:rsid w:val="002669E1"/>
    <w:rsid w:val="00290B01"/>
    <w:rsid w:val="002C1C7B"/>
    <w:rsid w:val="002C4948"/>
    <w:rsid w:val="002E641A"/>
    <w:rsid w:val="002F703B"/>
    <w:rsid w:val="00300844"/>
    <w:rsid w:val="00307B5F"/>
    <w:rsid w:val="00313417"/>
    <w:rsid w:val="00313911"/>
    <w:rsid w:val="00333209"/>
    <w:rsid w:val="00337073"/>
    <w:rsid w:val="00350CD9"/>
    <w:rsid w:val="00351F8A"/>
    <w:rsid w:val="00364235"/>
    <w:rsid w:val="0038139B"/>
    <w:rsid w:val="0038231F"/>
    <w:rsid w:val="003B2070"/>
    <w:rsid w:val="003B214C"/>
    <w:rsid w:val="003B3237"/>
    <w:rsid w:val="003B7238"/>
    <w:rsid w:val="003C3B64"/>
    <w:rsid w:val="003F024C"/>
    <w:rsid w:val="00402462"/>
    <w:rsid w:val="00431AB6"/>
    <w:rsid w:val="00434CC2"/>
    <w:rsid w:val="004609F1"/>
    <w:rsid w:val="004651B5"/>
    <w:rsid w:val="004761C6"/>
    <w:rsid w:val="00476E7D"/>
    <w:rsid w:val="00482F6E"/>
    <w:rsid w:val="00484F88"/>
    <w:rsid w:val="004A56B7"/>
    <w:rsid w:val="004C4854"/>
    <w:rsid w:val="004D2008"/>
    <w:rsid w:val="004D7E48"/>
    <w:rsid w:val="004F23F7"/>
    <w:rsid w:val="004F40EF"/>
    <w:rsid w:val="00520174"/>
    <w:rsid w:val="0052629A"/>
    <w:rsid w:val="005641F0"/>
    <w:rsid w:val="005C39CA"/>
    <w:rsid w:val="005E176A"/>
    <w:rsid w:val="005E2C19"/>
    <w:rsid w:val="005F727A"/>
    <w:rsid w:val="00614052"/>
    <w:rsid w:val="00630A3E"/>
    <w:rsid w:val="00634311"/>
    <w:rsid w:val="00655B00"/>
    <w:rsid w:val="00666B19"/>
    <w:rsid w:val="006A3A1F"/>
    <w:rsid w:val="006A52B6"/>
    <w:rsid w:val="006E21E7"/>
    <w:rsid w:val="006F0034"/>
    <w:rsid w:val="006F3D32"/>
    <w:rsid w:val="007118F0"/>
    <w:rsid w:val="0072560B"/>
    <w:rsid w:val="00727AE8"/>
    <w:rsid w:val="00743C48"/>
    <w:rsid w:val="00746532"/>
    <w:rsid w:val="00751725"/>
    <w:rsid w:val="00756C8F"/>
    <w:rsid w:val="00761135"/>
    <w:rsid w:val="00783D03"/>
    <w:rsid w:val="007840F2"/>
    <w:rsid w:val="00793164"/>
    <w:rsid w:val="00793266"/>
    <w:rsid w:val="007936D6"/>
    <w:rsid w:val="007961C8"/>
    <w:rsid w:val="007B01C8"/>
    <w:rsid w:val="007D5B61"/>
    <w:rsid w:val="007E2F69"/>
    <w:rsid w:val="007F2E48"/>
    <w:rsid w:val="00804F07"/>
    <w:rsid w:val="008054CC"/>
    <w:rsid w:val="00825A09"/>
    <w:rsid w:val="00830AB1"/>
    <w:rsid w:val="00833FCD"/>
    <w:rsid w:val="0083717E"/>
    <w:rsid w:val="00837B17"/>
    <w:rsid w:val="00842991"/>
    <w:rsid w:val="00844BCF"/>
    <w:rsid w:val="008705E1"/>
    <w:rsid w:val="008757E1"/>
    <w:rsid w:val="00892E48"/>
    <w:rsid w:val="008C5709"/>
    <w:rsid w:val="008C6DF8"/>
    <w:rsid w:val="008D03C5"/>
    <w:rsid w:val="008D0487"/>
    <w:rsid w:val="008D1E6B"/>
    <w:rsid w:val="008E1FFC"/>
    <w:rsid w:val="008F3B4E"/>
    <w:rsid w:val="0090197E"/>
    <w:rsid w:val="00903D1C"/>
    <w:rsid w:val="0091264E"/>
    <w:rsid w:val="009301A2"/>
    <w:rsid w:val="00936543"/>
    <w:rsid w:val="009440B7"/>
    <w:rsid w:val="00950DD7"/>
    <w:rsid w:val="00951DB2"/>
    <w:rsid w:val="00952535"/>
    <w:rsid w:val="00953979"/>
    <w:rsid w:val="00956C26"/>
    <w:rsid w:val="00960337"/>
    <w:rsid w:val="00975019"/>
    <w:rsid w:val="00975C49"/>
    <w:rsid w:val="00987967"/>
    <w:rsid w:val="009A7B95"/>
    <w:rsid w:val="009B0328"/>
    <w:rsid w:val="009B6DAE"/>
    <w:rsid w:val="009C7449"/>
    <w:rsid w:val="009C7756"/>
    <w:rsid w:val="009C7E3E"/>
    <w:rsid w:val="009E7F47"/>
    <w:rsid w:val="00A15F7E"/>
    <w:rsid w:val="00A166B0"/>
    <w:rsid w:val="00A22DCF"/>
    <w:rsid w:val="00A24C2D"/>
    <w:rsid w:val="00A276E4"/>
    <w:rsid w:val="00A3062E"/>
    <w:rsid w:val="00A347DE"/>
    <w:rsid w:val="00A378B1"/>
    <w:rsid w:val="00A921CE"/>
    <w:rsid w:val="00AC5200"/>
    <w:rsid w:val="00AC6942"/>
    <w:rsid w:val="00AE107C"/>
    <w:rsid w:val="00AE6FF2"/>
    <w:rsid w:val="00B0088C"/>
    <w:rsid w:val="00B1025B"/>
    <w:rsid w:val="00B15219"/>
    <w:rsid w:val="00B15FD3"/>
    <w:rsid w:val="00B260A6"/>
    <w:rsid w:val="00B3240D"/>
    <w:rsid w:val="00B34079"/>
    <w:rsid w:val="00B8005E"/>
    <w:rsid w:val="00B90E42"/>
    <w:rsid w:val="00BB0C3C"/>
    <w:rsid w:val="00BB4493"/>
    <w:rsid w:val="00BD40F9"/>
    <w:rsid w:val="00C014B5"/>
    <w:rsid w:val="00C325E9"/>
    <w:rsid w:val="00C4103F"/>
    <w:rsid w:val="00C417F3"/>
    <w:rsid w:val="00C41EA1"/>
    <w:rsid w:val="00C57DEB"/>
    <w:rsid w:val="00C81012"/>
    <w:rsid w:val="00CC5ABE"/>
    <w:rsid w:val="00CF030E"/>
    <w:rsid w:val="00CF59C0"/>
    <w:rsid w:val="00CF70D6"/>
    <w:rsid w:val="00D159F6"/>
    <w:rsid w:val="00D23F3D"/>
    <w:rsid w:val="00D34D9A"/>
    <w:rsid w:val="00D409DE"/>
    <w:rsid w:val="00D42C9B"/>
    <w:rsid w:val="00D531D5"/>
    <w:rsid w:val="00D62615"/>
    <w:rsid w:val="00D67C11"/>
    <w:rsid w:val="00D7532C"/>
    <w:rsid w:val="00DA6EC7"/>
    <w:rsid w:val="00DB3575"/>
    <w:rsid w:val="00DD048F"/>
    <w:rsid w:val="00DD146A"/>
    <w:rsid w:val="00DD3E9D"/>
    <w:rsid w:val="00E022A1"/>
    <w:rsid w:val="00E21B42"/>
    <w:rsid w:val="00E222E9"/>
    <w:rsid w:val="00E24603"/>
    <w:rsid w:val="00E309E9"/>
    <w:rsid w:val="00E31C06"/>
    <w:rsid w:val="00E64482"/>
    <w:rsid w:val="00E65685"/>
    <w:rsid w:val="00E73190"/>
    <w:rsid w:val="00E73CEB"/>
    <w:rsid w:val="00E83808"/>
    <w:rsid w:val="00E87531"/>
    <w:rsid w:val="00EA3F24"/>
    <w:rsid w:val="00EB7CDE"/>
    <w:rsid w:val="00EE1FBF"/>
    <w:rsid w:val="00EF08BC"/>
    <w:rsid w:val="00EF74CA"/>
    <w:rsid w:val="00F04280"/>
    <w:rsid w:val="00F23AC8"/>
    <w:rsid w:val="00F2749A"/>
    <w:rsid w:val="00F365F2"/>
    <w:rsid w:val="00F43919"/>
    <w:rsid w:val="00F82A3B"/>
    <w:rsid w:val="00F96B8E"/>
    <w:rsid w:val="00FB0F5E"/>
    <w:rsid w:val="00FB465A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99BBF"/>
  <w15:chartTrackingRefBased/>
  <w15:docId w15:val="{A66862D2-F0F4-4127-AE2C-A79B3D58A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DAE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Znakiprzypiswdolnych">
    <w:name w:val="Znaki przypisów dolnych"/>
    <w:rsid w:val="008705E1"/>
    <w:rPr>
      <w:vertAlign w:val="superscript"/>
    </w:rPr>
  </w:style>
  <w:style w:type="character" w:customStyle="1" w:styleId="Odwoanieprzypisudolnego3">
    <w:name w:val="Odwołanie przypisu dolnego3"/>
    <w:rsid w:val="008705E1"/>
    <w:rPr>
      <w:vertAlign w:val="superscript"/>
    </w:rPr>
  </w:style>
  <w:style w:type="character" w:customStyle="1" w:styleId="markedcontent">
    <w:name w:val="markedcontent"/>
    <w:basedOn w:val="Domylnaczcionkaakapitu"/>
    <w:rsid w:val="008705E1"/>
  </w:style>
  <w:style w:type="paragraph" w:customStyle="1" w:styleId="Default">
    <w:name w:val="Default"/>
    <w:rsid w:val="008705E1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customStyle="1" w:styleId="Standard">
    <w:name w:val="Standard"/>
    <w:rsid w:val="008705E1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B260A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1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52CFE-C774-48CE-81D6-F18F7A8E2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413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Ryszard Siuciak</cp:lastModifiedBy>
  <cp:revision>2</cp:revision>
  <cp:lastPrinted>2017-05-29T09:52:00Z</cp:lastPrinted>
  <dcterms:created xsi:type="dcterms:W3CDTF">2025-11-25T08:03:00Z</dcterms:created>
  <dcterms:modified xsi:type="dcterms:W3CDTF">2025-11-25T08:03:00Z</dcterms:modified>
</cp:coreProperties>
</file>